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word/header3.xml" ContentType="application/vnd.openxmlformats-officedocument.wordprocessingml.head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df" ContentType="application/pdf"/>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Default Extension="jpeg" ContentType="image/jpeg"/>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013F38">
      <w:r>
        <w:rPr>
          <w:noProof/>
        </w:rPr>
        <w:pict>
          <v:shapetype id="_x0000_t202" coordsize="21600,21600" o:spt="202" path="m0,0l0,21600,21600,21600,21600,0xe">
            <v:stroke joinstyle="miter"/>
            <v:path gradientshapeok="t" o:connecttype="rect"/>
          </v:shapetype>
          <v:shape id="_x0000_s1033" type="#_x0000_t202" style="position:absolute;margin-left:18pt;margin-top:304.6pt;width:486.25pt;height:315.65pt;z-index:251663360;mso-wrap-edited:f;mso-position-horizontal:absolute;mso-position-vertical:absolute" wrapcoords="-36 0 -36 21536 21636 21536 21636 0 -36 0" filled="f" stroked="f" strokecolor="black [3213]" strokeweight="1pt">
            <v:fill o:detectmouseclick="t"/>
            <v:textbox style="mso-next-textbox:#_x0000_s1033" inset=",7.2pt,,7.2pt">
              <w:txbxContent>
                <w:p w:rsidR="003B3376" w:rsidRDefault="003B3376" w:rsidP="003B3376">
                  <w:pPr>
                    <w:rPr>
                      <w:rFonts w:ascii="Comic Sans MS" w:hAnsi="Comic Sans MS"/>
                      <w:sz w:val="20"/>
                    </w:rPr>
                  </w:pPr>
                  <w:r w:rsidRPr="00014FD1">
                    <w:rPr>
                      <w:rFonts w:ascii="Comic Sans MS" w:hAnsi="Comic Sans MS"/>
                      <w:sz w:val="20"/>
                    </w:rPr>
                    <w:t>Name</w:t>
                  </w:r>
                  <w:proofErr w:type="gramStart"/>
                  <w:r w:rsidRPr="00014FD1">
                    <w:rPr>
                      <w:rFonts w:ascii="Comic Sans MS" w:hAnsi="Comic Sans MS"/>
                      <w:sz w:val="20"/>
                    </w:rPr>
                    <w:t>:_</w:t>
                  </w:r>
                  <w:proofErr w:type="gramEnd"/>
                  <w:r w:rsidRPr="00014FD1">
                    <w:rPr>
                      <w:rFonts w:ascii="Comic Sans MS" w:hAnsi="Comic Sans MS"/>
                      <w:sz w:val="20"/>
                    </w:rPr>
                    <w:t>___________</w:t>
                  </w:r>
                  <w:r>
                    <w:rPr>
                      <w:rFonts w:ascii="Comic Sans MS" w:hAnsi="Comic Sans MS"/>
                      <w:sz w:val="20"/>
                    </w:rPr>
                    <w:t>______________________</w:t>
                  </w:r>
                  <w:r w:rsidRPr="00014FD1">
                    <w:rPr>
                      <w:rFonts w:ascii="Comic Sans MS" w:hAnsi="Comic Sans MS"/>
                      <w:sz w:val="20"/>
                    </w:rPr>
                    <w:tab/>
                  </w:r>
                  <w:r w:rsidRPr="00014FD1">
                    <w:rPr>
                      <w:rFonts w:ascii="Comic Sans MS" w:hAnsi="Comic Sans MS"/>
                      <w:sz w:val="20"/>
                    </w:rPr>
                    <w:tab/>
                    <w:t>Date: ____</w:t>
                  </w:r>
                  <w:r>
                    <w:rPr>
                      <w:rFonts w:ascii="Comic Sans MS" w:hAnsi="Comic Sans MS"/>
                      <w:sz w:val="20"/>
                    </w:rPr>
                    <w:t>_____ (2.G.1)</w:t>
                  </w:r>
                </w:p>
                <w:p w:rsidR="003B3376" w:rsidRDefault="003B3376" w:rsidP="003B3376">
                  <w:pPr>
                    <w:rPr>
                      <w:rFonts w:ascii="Comic Sans MS" w:hAnsi="Comic Sans MS"/>
                      <w:sz w:val="20"/>
                    </w:rPr>
                  </w:pPr>
                </w:p>
                <w:p w:rsidR="003B3376" w:rsidRDefault="003B3376" w:rsidP="003B3376">
                  <w:pPr>
                    <w:rPr>
                      <w:rFonts w:ascii="Comic Sans MS" w:hAnsi="Comic Sans MS"/>
                      <w:sz w:val="20"/>
                    </w:rPr>
                  </w:pPr>
                  <w:r>
                    <w:rPr>
                      <w:rFonts w:ascii="Comic Sans MS" w:hAnsi="Comic Sans MS"/>
                      <w:sz w:val="20"/>
                    </w:rPr>
                    <w:t>Use the solid shape to complete the table.</w:t>
                  </w:r>
                </w:p>
                <w:p w:rsidR="003B3376" w:rsidRDefault="003B3376" w:rsidP="003B3376">
                  <w:pPr>
                    <w:rPr>
                      <w:rFonts w:ascii="Comic Sans MS" w:hAnsi="Comic Sans MS"/>
                      <w:sz w:val="20"/>
                    </w:rPr>
                  </w:pPr>
                </w:p>
                <w:tbl>
                  <w:tblPr>
                    <w:tblW w:w="0" w:type="auto"/>
                    <w:tblInd w:w="3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832"/>
                    <w:gridCol w:w="1571"/>
                  </w:tblGrid>
                  <w:tr w:rsidR="003B3376" w:rsidRPr="00F554D5">
                    <w:tc>
                      <w:tcPr>
                        <w:tcW w:w="1832" w:type="dxa"/>
                        <w:vAlign w:val="center"/>
                      </w:tcPr>
                      <w:p w:rsidR="003B3376" w:rsidRPr="00F554D5" w:rsidRDefault="003B3376" w:rsidP="00AC3415">
                        <w:pPr>
                          <w:rPr>
                            <w:rFonts w:ascii="Comic Sans MS" w:hAnsi="Comic Sans MS"/>
                            <w:sz w:val="16"/>
                          </w:rPr>
                        </w:pPr>
                        <w:r w:rsidRPr="00F554D5">
                          <w:rPr>
                            <w:rFonts w:ascii="Comic Sans MS" w:hAnsi="Comic Sans MS"/>
                            <w:sz w:val="16"/>
                          </w:rPr>
                          <w:t>Name of solid figure</w:t>
                        </w:r>
                      </w:p>
                    </w:tc>
                    <w:tc>
                      <w:tcPr>
                        <w:tcW w:w="1571" w:type="dxa"/>
                      </w:tcPr>
                      <w:p w:rsidR="003B3376" w:rsidRDefault="003B3376" w:rsidP="00AC3415">
                        <w:pPr>
                          <w:rPr>
                            <w:rFonts w:ascii="Comic Sans MS" w:hAnsi="Comic Sans MS"/>
                            <w:sz w:val="20"/>
                          </w:rPr>
                        </w:pPr>
                      </w:p>
                      <w:p w:rsidR="003B3376" w:rsidRPr="00F554D5" w:rsidRDefault="003B3376" w:rsidP="00AC3415">
                        <w:pPr>
                          <w:rPr>
                            <w:rFonts w:ascii="Comic Sans MS" w:hAnsi="Comic Sans MS"/>
                            <w:sz w:val="20"/>
                          </w:rPr>
                        </w:pPr>
                      </w:p>
                    </w:tc>
                  </w:tr>
                  <w:tr w:rsidR="003B3376" w:rsidRPr="00F554D5">
                    <w:tc>
                      <w:tcPr>
                        <w:tcW w:w="1832" w:type="dxa"/>
                        <w:vAlign w:val="center"/>
                      </w:tcPr>
                      <w:p w:rsidR="003B3376" w:rsidRPr="00F554D5" w:rsidRDefault="003B3376" w:rsidP="00AC3415">
                        <w:pPr>
                          <w:rPr>
                            <w:rFonts w:ascii="Comic Sans MS" w:hAnsi="Comic Sans MS"/>
                            <w:sz w:val="16"/>
                          </w:rPr>
                        </w:pPr>
                        <w:r w:rsidRPr="00F554D5">
                          <w:rPr>
                            <w:rFonts w:ascii="Comic Sans MS" w:hAnsi="Comic Sans MS"/>
                            <w:sz w:val="16"/>
                          </w:rPr>
                          <w:t>Number of faces</w:t>
                        </w:r>
                      </w:p>
                    </w:tc>
                    <w:tc>
                      <w:tcPr>
                        <w:tcW w:w="1571" w:type="dxa"/>
                      </w:tcPr>
                      <w:p w:rsidR="003B3376" w:rsidRDefault="003B3376" w:rsidP="00AC3415">
                        <w:pPr>
                          <w:rPr>
                            <w:rFonts w:ascii="Comic Sans MS" w:hAnsi="Comic Sans MS"/>
                            <w:sz w:val="20"/>
                          </w:rPr>
                        </w:pPr>
                      </w:p>
                      <w:p w:rsidR="003B3376" w:rsidRPr="00F554D5" w:rsidRDefault="003B3376" w:rsidP="00AC3415">
                        <w:pPr>
                          <w:rPr>
                            <w:rFonts w:ascii="Comic Sans MS" w:hAnsi="Comic Sans MS"/>
                            <w:sz w:val="20"/>
                          </w:rPr>
                        </w:pPr>
                      </w:p>
                    </w:tc>
                  </w:tr>
                  <w:tr w:rsidR="003B3376" w:rsidRPr="00F554D5">
                    <w:tc>
                      <w:tcPr>
                        <w:tcW w:w="1832" w:type="dxa"/>
                        <w:vAlign w:val="center"/>
                      </w:tcPr>
                      <w:p w:rsidR="003B3376" w:rsidRPr="00F554D5" w:rsidRDefault="003B3376" w:rsidP="00AC3415">
                        <w:pPr>
                          <w:rPr>
                            <w:rFonts w:ascii="Comic Sans MS" w:hAnsi="Comic Sans MS"/>
                            <w:sz w:val="16"/>
                          </w:rPr>
                        </w:pPr>
                        <w:r w:rsidRPr="00F554D5">
                          <w:rPr>
                            <w:rFonts w:ascii="Comic Sans MS" w:hAnsi="Comic Sans MS"/>
                            <w:sz w:val="16"/>
                          </w:rPr>
                          <w:t>Number of edges</w:t>
                        </w:r>
                      </w:p>
                    </w:tc>
                    <w:tc>
                      <w:tcPr>
                        <w:tcW w:w="1571" w:type="dxa"/>
                      </w:tcPr>
                      <w:p w:rsidR="003B3376" w:rsidRDefault="003B3376" w:rsidP="00AC3415">
                        <w:pPr>
                          <w:rPr>
                            <w:rFonts w:ascii="Comic Sans MS" w:hAnsi="Comic Sans MS"/>
                            <w:sz w:val="20"/>
                          </w:rPr>
                        </w:pPr>
                      </w:p>
                      <w:p w:rsidR="003B3376" w:rsidRPr="00F554D5" w:rsidRDefault="003B3376" w:rsidP="00AC3415">
                        <w:pPr>
                          <w:rPr>
                            <w:rFonts w:ascii="Comic Sans MS" w:hAnsi="Comic Sans MS"/>
                            <w:sz w:val="20"/>
                          </w:rPr>
                        </w:pPr>
                      </w:p>
                    </w:tc>
                  </w:tr>
                  <w:tr w:rsidR="003B3376" w:rsidRPr="00F554D5">
                    <w:tc>
                      <w:tcPr>
                        <w:tcW w:w="1832" w:type="dxa"/>
                        <w:vAlign w:val="center"/>
                      </w:tcPr>
                      <w:p w:rsidR="003B3376" w:rsidRDefault="003B3376" w:rsidP="00E56206">
                        <w:pPr>
                          <w:rPr>
                            <w:rFonts w:ascii="Comic Sans MS" w:hAnsi="Comic Sans MS"/>
                            <w:sz w:val="16"/>
                          </w:rPr>
                        </w:pPr>
                      </w:p>
                      <w:p w:rsidR="003B3376" w:rsidRDefault="003B3376" w:rsidP="00E56206">
                        <w:pPr>
                          <w:rPr>
                            <w:rFonts w:ascii="Comic Sans MS" w:hAnsi="Comic Sans MS"/>
                            <w:sz w:val="16"/>
                          </w:rPr>
                        </w:pPr>
                        <w:r w:rsidRPr="00F554D5">
                          <w:rPr>
                            <w:rFonts w:ascii="Comic Sans MS" w:hAnsi="Comic Sans MS"/>
                            <w:sz w:val="16"/>
                          </w:rPr>
                          <w:t>Number of vertices</w:t>
                        </w:r>
                      </w:p>
                      <w:p w:rsidR="003B3376" w:rsidRPr="00F554D5" w:rsidRDefault="003B3376" w:rsidP="00E56206">
                        <w:pPr>
                          <w:rPr>
                            <w:rFonts w:ascii="Comic Sans MS" w:hAnsi="Comic Sans MS"/>
                            <w:sz w:val="16"/>
                          </w:rPr>
                        </w:pPr>
                      </w:p>
                    </w:tc>
                    <w:tc>
                      <w:tcPr>
                        <w:tcW w:w="1571" w:type="dxa"/>
                      </w:tcPr>
                      <w:p w:rsidR="003B3376" w:rsidRPr="00F554D5" w:rsidRDefault="003B3376" w:rsidP="00AC3415">
                        <w:pPr>
                          <w:rPr>
                            <w:rFonts w:ascii="Comic Sans MS" w:hAnsi="Comic Sans MS"/>
                            <w:sz w:val="20"/>
                          </w:rPr>
                        </w:pPr>
                      </w:p>
                    </w:tc>
                  </w:tr>
                </w:tbl>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Default="003B3376" w:rsidP="003B3376">
                  <w:pPr>
                    <w:rPr>
                      <w:rFonts w:ascii="Comic Sans MS" w:hAnsi="Comic Sans MS"/>
                      <w:sz w:val="20"/>
                    </w:rPr>
                  </w:pPr>
                </w:p>
                <w:p w:rsidR="003B3376" w:rsidRPr="00014FD1" w:rsidRDefault="003B3376" w:rsidP="003B3376">
                  <w:pPr>
                    <w:rPr>
                      <w:rFonts w:ascii="Comic Sans MS" w:hAnsi="Comic Sans MS"/>
                      <w:sz w:val="20"/>
                    </w:rPr>
                  </w:pPr>
                </w:p>
              </w:txbxContent>
            </v:textbox>
            <w10:wrap type="tight"/>
          </v:shape>
        </w:pict>
      </w:r>
      <w:ins w:id="0" w:author="Howard County Administrator" w:date="2013-07-15T14:22:00Z">
        <w:r>
          <w:rPr>
            <w:noProof/>
          </w:rPr>
          <w:pict>
            <v:shape id="_x0000_s1028" type="#_x0000_t202" style="position:absolute;margin-left:18pt;margin-top:0;width:485.5pt;height:269.5pt;z-index:251661312;mso-wrap-edited:f;mso-position-horizontal:absolute;mso-position-vertical:absolute" wrapcoords="-36 0 -36 21536 21636 21536 21636 0 -36 0" filled="f" stroked="f" strokecolor="black [3213]" strokeweight="1pt">
              <v:fill o:detectmouseclick="t"/>
              <v:textbox style="mso-next-textbox:#_x0000_s1028" inset=",7.2pt,,7.2pt">
                <w:txbxContent>
                  <w:p w:rsidR="008A3473" w:rsidRDefault="008A3473" w:rsidP="008A3473">
                    <w:pPr>
                      <w:rPr>
                        <w:rFonts w:ascii="Comic Sans MS" w:hAnsi="Comic Sans MS"/>
                        <w:sz w:val="20"/>
                      </w:rPr>
                    </w:pPr>
                    <w:r w:rsidRPr="00014FD1">
                      <w:rPr>
                        <w:rFonts w:ascii="Comic Sans MS" w:hAnsi="Comic Sans MS"/>
                        <w:sz w:val="20"/>
                      </w:rPr>
                      <w:t>Name</w:t>
                    </w:r>
                    <w:proofErr w:type="gramStart"/>
                    <w:r w:rsidRPr="00014FD1">
                      <w:rPr>
                        <w:rFonts w:ascii="Comic Sans MS" w:hAnsi="Comic Sans MS"/>
                        <w:sz w:val="20"/>
                      </w:rPr>
                      <w:t>:_</w:t>
                    </w:r>
                    <w:proofErr w:type="gramEnd"/>
                    <w:r w:rsidRPr="00014FD1">
                      <w:rPr>
                        <w:rFonts w:ascii="Comic Sans MS" w:hAnsi="Comic Sans MS"/>
                        <w:sz w:val="20"/>
                      </w:rPr>
                      <w:t>___________</w:t>
                    </w:r>
                    <w:r>
                      <w:rPr>
                        <w:rFonts w:ascii="Comic Sans MS" w:hAnsi="Comic Sans MS"/>
                        <w:sz w:val="20"/>
                      </w:rPr>
                      <w:t>______________________</w:t>
                    </w:r>
                    <w:r w:rsidRPr="00014FD1">
                      <w:rPr>
                        <w:rFonts w:ascii="Comic Sans MS" w:hAnsi="Comic Sans MS"/>
                        <w:sz w:val="20"/>
                      </w:rPr>
                      <w:tab/>
                    </w:r>
                    <w:r w:rsidRPr="00014FD1">
                      <w:rPr>
                        <w:rFonts w:ascii="Comic Sans MS" w:hAnsi="Comic Sans MS"/>
                        <w:sz w:val="20"/>
                      </w:rPr>
                      <w:tab/>
                      <w:t>Date: ____</w:t>
                    </w:r>
                    <w:r>
                      <w:rPr>
                        <w:rFonts w:ascii="Comic Sans MS" w:hAnsi="Comic Sans MS"/>
                        <w:sz w:val="20"/>
                      </w:rPr>
                      <w:t>_____ (2.G.1)</w:t>
                    </w:r>
                  </w:p>
                  <w:p w:rsidR="008A3473" w:rsidRDefault="008A3473" w:rsidP="008A3473">
                    <w:pPr>
                      <w:rPr>
                        <w:rFonts w:ascii="Comic Sans MS" w:hAnsi="Comic Sans MS"/>
                        <w:sz w:val="20"/>
                      </w:rPr>
                    </w:pPr>
                  </w:p>
                  <w:p w:rsidR="008A3473" w:rsidRDefault="008A3473" w:rsidP="008A3473">
                    <w:pPr>
                      <w:rPr>
                        <w:rFonts w:ascii="Comic Sans MS" w:hAnsi="Comic Sans MS"/>
                        <w:sz w:val="20"/>
                      </w:rPr>
                    </w:pPr>
                    <w:r>
                      <w:rPr>
                        <w:rFonts w:ascii="Comic Sans MS" w:hAnsi="Comic Sans MS"/>
                        <w:sz w:val="20"/>
                      </w:rPr>
                      <w:t>Use the solid shape to complete the table.</w:t>
                    </w:r>
                  </w:p>
                  <w:p w:rsidR="008A3473" w:rsidRDefault="008A3473" w:rsidP="008A3473">
                    <w:pPr>
                      <w:rPr>
                        <w:rFonts w:ascii="Comic Sans MS" w:hAnsi="Comic Sans MS"/>
                        <w:sz w:val="20"/>
                      </w:rPr>
                    </w:pPr>
                  </w:p>
                  <w:tbl>
                    <w:tblPr>
                      <w:tblW w:w="0" w:type="auto"/>
                      <w:tblInd w:w="3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832"/>
                      <w:gridCol w:w="1571"/>
                    </w:tblGrid>
                    <w:tr w:rsidR="008A3473" w:rsidRPr="00F554D5">
                      <w:tc>
                        <w:tcPr>
                          <w:tcW w:w="1832" w:type="dxa"/>
                          <w:vAlign w:val="center"/>
                        </w:tcPr>
                        <w:p w:rsidR="008A3473" w:rsidRPr="00F554D5" w:rsidRDefault="008A3473" w:rsidP="00AC3415">
                          <w:pPr>
                            <w:rPr>
                              <w:rFonts w:ascii="Comic Sans MS" w:hAnsi="Comic Sans MS"/>
                              <w:sz w:val="16"/>
                            </w:rPr>
                          </w:pPr>
                          <w:r w:rsidRPr="00F554D5">
                            <w:rPr>
                              <w:rFonts w:ascii="Comic Sans MS" w:hAnsi="Comic Sans MS"/>
                              <w:sz w:val="16"/>
                            </w:rPr>
                            <w:t>Name of solid figure</w:t>
                          </w:r>
                        </w:p>
                      </w:tc>
                      <w:tc>
                        <w:tcPr>
                          <w:tcW w:w="1571" w:type="dxa"/>
                        </w:tcPr>
                        <w:p w:rsidR="008A3473" w:rsidRDefault="008A3473" w:rsidP="00AC3415">
                          <w:pPr>
                            <w:rPr>
                              <w:rFonts w:ascii="Comic Sans MS" w:hAnsi="Comic Sans MS"/>
                              <w:sz w:val="20"/>
                            </w:rPr>
                          </w:pPr>
                        </w:p>
                        <w:p w:rsidR="008A3473" w:rsidRPr="00F554D5" w:rsidRDefault="008A3473" w:rsidP="00AC3415">
                          <w:pPr>
                            <w:rPr>
                              <w:rFonts w:ascii="Comic Sans MS" w:hAnsi="Comic Sans MS"/>
                              <w:sz w:val="20"/>
                            </w:rPr>
                          </w:pPr>
                        </w:p>
                      </w:tc>
                    </w:tr>
                    <w:tr w:rsidR="008A3473" w:rsidRPr="00F554D5">
                      <w:tc>
                        <w:tcPr>
                          <w:tcW w:w="1832" w:type="dxa"/>
                          <w:vAlign w:val="center"/>
                        </w:tcPr>
                        <w:p w:rsidR="008A3473" w:rsidRPr="00F554D5" w:rsidRDefault="008A3473" w:rsidP="00AC3415">
                          <w:pPr>
                            <w:rPr>
                              <w:rFonts w:ascii="Comic Sans MS" w:hAnsi="Comic Sans MS"/>
                              <w:sz w:val="16"/>
                            </w:rPr>
                          </w:pPr>
                          <w:r w:rsidRPr="00F554D5">
                            <w:rPr>
                              <w:rFonts w:ascii="Comic Sans MS" w:hAnsi="Comic Sans MS"/>
                              <w:sz w:val="16"/>
                            </w:rPr>
                            <w:t>Number of faces</w:t>
                          </w:r>
                        </w:p>
                      </w:tc>
                      <w:tc>
                        <w:tcPr>
                          <w:tcW w:w="1571" w:type="dxa"/>
                        </w:tcPr>
                        <w:p w:rsidR="008A3473" w:rsidRDefault="008A3473" w:rsidP="00AC3415">
                          <w:pPr>
                            <w:rPr>
                              <w:rFonts w:ascii="Comic Sans MS" w:hAnsi="Comic Sans MS"/>
                              <w:sz w:val="20"/>
                            </w:rPr>
                          </w:pPr>
                        </w:p>
                        <w:p w:rsidR="008A3473" w:rsidRPr="00F554D5" w:rsidRDefault="008A3473" w:rsidP="00AC3415">
                          <w:pPr>
                            <w:rPr>
                              <w:rFonts w:ascii="Comic Sans MS" w:hAnsi="Comic Sans MS"/>
                              <w:sz w:val="20"/>
                            </w:rPr>
                          </w:pPr>
                        </w:p>
                      </w:tc>
                    </w:tr>
                    <w:tr w:rsidR="008A3473" w:rsidRPr="00F554D5">
                      <w:tc>
                        <w:tcPr>
                          <w:tcW w:w="1832" w:type="dxa"/>
                          <w:vAlign w:val="center"/>
                        </w:tcPr>
                        <w:p w:rsidR="008A3473" w:rsidRPr="00F554D5" w:rsidRDefault="008A3473" w:rsidP="00AC3415">
                          <w:pPr>
                            <w:rPr>
                              <w:rFonts w:ascii="Comic Sans MS" w:hAnsi="Comic Sans MS"/>
                              <w:sz w:val="16"/>
                            </w:rPr>
                          </w:pPr>
                          <w:r w:rsidRPr="00F554D5">
                            <w:rPr>
                              <w:rFonts w:ascii="Comic Sans MS" w:hAnsi="Comic Sans MS"/>
                              <w:sz w:val="16"/>
                            </w:rPr>
                            <w:t>Number of edges</w:t>
                          </w:r>
                        </w:p>
                      </w:tc>
                      <w:tc>
                        <w:tcPr>
                          <w:tcW w:w="1571" w:type="dxa"/>
                        </w:tcPr>
                        <w:p w:rsidR="008A3473" w:rsidRDefault="008A3473" w:rsidP="00AC3415">
                          <w:pPr>
                            <w:rPr>
                              <w:rFonts w:ascii="Comic Sans MS" w:hAnsi="Comic Sans MS"/>
                              <w:sz w:val="20"/>
                            </w:rPr>
                          </w:pPr>
                        </w:p>
                        <w:p w:rsidR="008A3473" w:rsidRPr="00F554D5" w:rsidRDefault="008A3473" w:rsidP="00AC3415">
                          <w:pPr>
                            <w:rPr>
                              <w:rFonts w:ascii="Comic Sans MS" w:hAnsi="Comic Sans MS"/>
                              <w:sz w:val="20"/>
                            </w:rPr>
                          </w:pPr>
                        </w:p>
                      </w:tc>
                    </w:tr>
                    <w:tr w:rsidR="008A3473" w:rsidRPr="00F554D5">
                      <w:tc>
                        <w:tcPr>
                          <w:tcW w:w="1832" w:type="dxa"/>
                          <w:vAlign w:val="center"/>
                        </w:tcPr>
                        <w:p w:rsidR="008A3473" w:rsidRDefault="008A3473" w:rsidP="00E56206">
                          <w:pPr>
                            <w:rPr>
                              <w:rFonts w:ascii="Comic Sans MS" w:hAnsi="Comic Sans MS"/>
                              <w:sz w:val="16"/>
                            </w:rPr>
                          </w:pPr>
                        </w:p>
                        <w:p w:rsidR="008A3473" w:rsidRDefault="008A3473" w:rsidP="00E56206">
                          <w:pPr>
                            <w:rPr>
                              <w:rFonts w:ascii="Comic Sans MS" w:hAnsi="Comic Sans MS"/>
                              <w:sz w:val="16"/>
                            </w:rPr>
                          </w:pPr>
                          <w:r w:rsidRPr="00F554D5">
                            <w:rPr>
                              <w:rFonts w:ascii="Comic Sans MS" w:hAnsi="Comic Sans MS"/>
                              <w:sz w:val="16"/>
                            </w:rPr>
                            <w:t>Number of vertices</w:t>
                          </w:r>
                        </w:p>
                        <w:p w:rsidR="008A3473" w:rsidRPr="00F554D5" w:rsidRDefault="008A3473" w:rsidP="00E56206">
                          <w:pPr>
                            <w:rPr>
                              <w:rFonts w:ascii="Comic Sans MS" w:hAnsi="Comic Sans MS"/>
                              <w:sz w:val="16"/>
                            </w:rPr>
                          </w:pPr>
                        </w:p>
                      </w:tc>
                      <w:tc>
                        <w:tcPr>
                          <w:tcW w:w="1571" w:type="dxa"/>
                        </w:tcPr>
                        <w:p w:rsidR="008A3473" w:rsidRPr="00F554D5" w:rsidRDefault="008A3473" w:rsidP="00AC3415">
                          <w:pPr>
                            <w:rPr>
                              <w:rFonts w:ascii="Comic Sans MS" w:hAnsi="Comic Sans MS"/>
                              <w:sz w:val="20"/>
                            </w:rPr>
                          </w:pPr>
                        </w:p>
                      </w:tc>
                    </w:tr>
                  </w:tbl>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r>
                      <w:rPr>
                        <w:rFonts w:ascii="Comic Sans MS" w:hAnsi="Comic Sans MS"/>
                        <w:noProof/>
                        <w:sz w:val="20"/>
                      </w:rPr>
                      <w:drawing>
                        <wp:inline distT="0" distB="0" distL="0" distR="0">
                          <wp:extent cx="1435100" cy="7874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4"/>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5"/>
                                      <a:srcRect/>
                                      <a:stretch>
                                        <a:fillRect/>
                                      </a:stretch>
                                    </pic:blipFill>
                                  </ve:Fallback>
                                </ve:AlternateContent>
                                <pic:spPr bwMode="auto">
                                  <a:xfrm>
                                    <a:off x="0" y="0"/>
                                    <a:ext cx="1435100" cy="787400"/>
                                  </a:xfrm>
                                  <a:prstGeom prst="rect">
                                    <a:avLst/>
                                  </a:prstGeom>
                                  <a:noFill/>
                                  <a:ln w="9525">
                                    <a:noFill/>
                                    <a:miter lim="800000"/>
                                    <a:headEnd/>
                                    <a:tailEnd/>
                                  </a:ln>
                                </pic:spPr>
                              </pic:pic>
                            </a:graphicData>
                          </a:graphic>
                        </wp:inline>
                      </w:drawing>
                    </w: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Default="008A3473" w:rsidP="008A3473">
                    <w:pPr>
                      <w:rPr>
                        <w:rFonts w:ascii="Comic Sans MS" w:hAnsi="Comic Sans MS"/>
                        <w:sz w:val="20"/>
                      </w:rPr>
                    </w:pPr>
                  </w:p>
                  <w:p w:rsidR="008A3473" w:rsidRPr="00014FD1" w:rsidRDefault="008A3473" w:rsidP="008A3473">
                    <w:pPr>
                      <w:rPr>
                        <w:rFonts w:ascii="Comic Sans MS" w:hAnsi="Comic Sans MS"/>
                        <w:sz w:val="20"/>
                      </w:rPr>
                    </w:pPr>
                  </w:p>
                </w:txbxContent>
              </v:textbox>
              <w10:wrap type="tight"/>
            </v:shape>
          </w:pict>
        </w:r>
      </w:ins>
      <w:r>
        <w:rPr>
          <w:noProof/>
        </w:rPr>
        <w:pict>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32" type="#_x0000_t16" style="position:absolute;margin-left:90.2pt;margin-top:382.6pt;width:88.5pt;height:35.25pt;z-index:251662336;mso-wrap-edited:f;mso-position-horizontal:absolute;mso-position-vertical:absolute" wrapcoords="4500 -200 -450 4400 -1125 5400 -900 23200 17325 23200 22725 18800 23400 16200 23400 3000 22950 0 22050 -200 4500 -200" fillcolor="#9bc1ff" strokecolor="#4a7ebb" strokeweight="1.5pt">
            <v:fill color2="#3f80cd" o:detectmouseclick="t" focusposition="" focussize=",90" focus="100%" type="gradient"/>
            <v:shadow on="t" opacity="22938f" mv:blur="38100f" offset="0,2pt"/>
            <v:textbox inset=",7.2pt,,7.2pt"/>
            <w10:wrap type="tight"/>
          </v:shape>
        </w:pict>
      </w:r>
      <w:r>
        <w:rPr>
          <w:noProof/>
        </w:rPr>
        <w:pict>
          <v:shape id="_x0000_s1027" type="#_x0000_t16" style="position:absolute;margin-left:90pt;margin-top:108pt;width:88.5pt;height:35.25pt;z-index:251660288;mso-wrap-edited:f;mso-position-horizontal:absolute;mso-position-vertical:absolute" wrapcoords="4500 -200 -450 4400 -1125 5400 -900 23200 17325 23200 22725 18800 23400 16200 23400 3000 22950 0 22050 -200 4500 -200" fillcolor="#9bc1ff" strokecolor="#4a7ebb" strokeweight="1.5pt">
            <v:fill color2="#3f80cd" o:detectmouseclick="t" focusposition="" focussize=",90" focus="100%" type="gradient"/>
            <v:shadow on="t" opacity="22938f" mv:blur="38100f" offset="0,2pt"/>
            <v:textbox inset=",7.2pt,,7.2pt"/>
            <w10:wrap type="tight"/>
          </v:shape>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6"/>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CC11F7" w:rsidRPr="00A8289E" w:rsidRDefault="00CC11F7" w:rsidP="00CC11F7">
            <w:pPr>
              <w:rPr>
                <w:sz w:val="22"/>
              </w:rPr>
            </w:pPr>
            <w:r w:rsidRPr="00A8289E">
              <w:rPr>
                <w:rFonts w:cs="Arial"/>
                <w:sz w:val="22"/>
                <w:szCs w:val="26"/>
              </w:rPr>
              <w:t>Recognize and draw shapes having specified attributes, such as a given number of angles or a given number of equal faces. Identify triangles, quadrilaterals, pentagons, hexagons, and cubes.</w:t>
            </w:r>
          </w:p>
          <w:p w:rsidR="00CC11F7" w:rsidRPr="00A8289E" w:rsidRDefault="00CC11F7" w:rsidP="00CC11F7">
            <w:pPr>
              <w:rPr>
                <w:sz w:val="22"/>
              </w:rPr>
            </w:pPr>
          </w:p>
          <w:p w:rsidR="00CC11F7" w:rsidRPr="00A8289E" w:rsidRDefault="00CC11F7" w:rsidP="00CC11F7">
            <w:pPr>
              <w:rPr>
                <w:rFonts w:cs="Arial"/>
                <w:sz w:val="22"/>
                <w:szCs w:val="26"/>
              </w:rPr>
            </w:pPr>
            <w:r w:rsidRPr="00A8289E">
              <w:rPr>
                <w:rFonts w:cs="Arial"/>
                <w:sz w:val="22"/>
                <w:szCs w:val="26"/>
              </w:rPr>
              <w:t xml:space="preserve">Spatial sense is an important component of geometry. Spatial sense is an intuition about shapes and the relationships among shapes. Rich experiences with shape and spatial relationships help develop students' spatial sense. As students look at how shapes are alike and different, they begin to see the properties of shapes. Students need to see shapes in different sizes and orientations. Students need to sort shapes based on their similar characteristics. Students need to experiment with composing and decomposing shapes so they can see how to form larger shapes from smaller shapes.   Avoid having students memorize the properties of the shapes. </w:t>
            </w:r>
          </w:p>
          <w:p w:rsidR="00CC11F7" w:rsidRPr="00A8289E" w:rsidRDefault="00CC11F7" w:rsidP="00CC11F7">
            <w:pPr>
              <w:rPr>
                <w:sz w:val="22"/>
              </w:rPr>
            </w:pPr>
          </w:p>
          <w:p w:rsidR="00CC11F7" w:rsidRPr="00A8289E" w:rsidRDefault="00CC11F7" w:rsidP="00CC11F7">
            <w:pPr>
              <w:rPr>
                <w:sz w:val="22"/>
              </w:rPr>
            </w:pPr>
            <w:r w:rsidRPr="00A8289E">
              <w:rPr>
                <w:sz w:val="22"/>
              </w:rPr>
              <w:t xml:space="preserve">Students who demonstrate full accomplishment for this task </w:t>
            </w:r>
            <w:r>
              <w:rPr>
                <w:sz w:val="22"/>
              </w:rPr>
              <w:t>correctly identify all 4 attributes.</w:t>
            </w:r>
          </w:p>
          <w:p w:rsidR="00CC11F7" w:rsidRPr="00A8289E" w:rsidRDefault="00CC11F7" w:rsidP="00CC11F7">
            <w:pPr>
              <w:rPr>
                <w:sz w:val="22"/>
              </w:rPr>
            </w:pPr>
          </w:p>
          <w:p w:rsidR="00CC11F7" w:rsidRPr="00A8289E" w:rsidRDefault="00CC11F7" w:rsidP="00CC11F7">
            <w:pPr>
              <w:rPr>
                <w:sz w:val="22"/>
              </w:rPr>
            </w:pPr>
            <w:r w:rsidRPr="00A8289E">
              <w:rPr>
                <w:sz w:val="22"/>
              </w:rPr>
              <w:t xml:space="preserve">Students who demonstrate proficient accomplishment correctly identify </w:t>
            </w:r>
            <w:r>
              <w:rPr>
                <w:sz w:val="22"/>
              </w:rPr>
              <w:t>3 of the 4 attributes</w:t>
            </w:r>
            <w:r w:rsidRPr="00A8289E">
              <w:rPr>
                <w:sz w:val="22"/>
              </w:rPr>
              <w:t>.</w:t>
            </w:r>
          </w:p>
          <w:p w:rsidR="00CC11F7" w:rsidRPr="00A8289E" w:rsidRDefault="00CC11F7" w:rsidP="00CC11F7">
            <w:pPr>
              <w:rPr>
                <w:sz w:val="22"/>
              </w:rPr>
            </w:pPr>
          </w:p>
          <w:p w:rsidR="004238F8" w:rsidRDefault="00CC11F7">
            <w:r w:rsidRPr="00A8289E">
              <w:rPr>
                <w:sz w:val="22"/>
              </w:rPr>
              <w:t>Students who demonstrate partial acc</w:t>
            </w:r>
            <w:r>
              <w:rPr>
                <w:sz w:val="22"/>
              </w:rPr>
              <w:t>omplishment correctly identify 2 of the 4 attributes</w:t>
            </w:r>
            <w:r w:rsidRPr="00A8289E">
              <w:rPr>
                <w:sz w:val="22"/>
              </w:rPr>
              <w: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0000400000000000000"/>
    <w:charset w:val="59"/>
    <w:family w:val="auto"/>
    <w:pitch w:val="variable"/>
    <w:sig w:usb0="00000201" w:usb1="00000000" w:usb2="00000000" w:usb3="00000000" w:csb0="00000004"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13F38"/>
    <w:rsid w:val="003B3376"/>
    <w:rsid w:val="00414549"/>
    <w:rsid w:val="004238F8"/>
    <w:rsid w:val="004D7839"/>
    <w:rsid w:val="005473E7"/>
    <w:rsid w:val="0056156A"/>
    <w:rsid w:val="006A589B"/>
    <w:rsid w:val="008975F7"/>
    <w:rsid w:val="008A3473"/>
    <w:rsid w:val="008F4653"/>
    <w:rsid w:val="009A2F2C"/>
    <w:rsid w:val="009C5AD3"/>
    <w:rsid w:val="00B53025"/>
    <w:rsid w:val="00CC11F7"/>
    <w:rsid w:val="00CD1D1D"/>
    <w:rsid w:val="00F660F5"/>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BalloonText">
    <w:name w:val="Balloon Text"/>
    <w:basedOn w:val="Normal"/>
    <w:link w:val="BalloonTextChar"/>
    <w:rsid w:val="003B3376"/>
    <w:rPr>
      <w:rFonts w:ascii="Lucida Grande" w:hAnsi="Lucida Grande" w:cs="Lucida Grande"/>
      <w:sz w:val="18"/>
      <w:szCs w:val="18"/>
    </w:rPr>
  </w:style>
  <w:style w:type="character" w:customStyle="1" w:styleId="BalloonTextChar">
    <w:name w:val="Balloon Text Char"/>
    <w:basedOn w:val="DefaultParagraphFont"/>
    <w:link w:val="BalloonText"/>
    <w:rsid w:val="003B3376"/>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335</Words>
  <Characters>1910</Characters>
  <Application>Microsoft Macintosh Word</Application>
  <DocSecurity>0</DocSecurity>
  <Lines>15</Lines>
  <Paragraphs>3</Paragraphs>
  <ScaleCrop>false</ScaleCrop>
  <Company>HCPSS</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2014-01-25T13:35:00Z</dcterms:created>
  <dcterms:modified xsi:type="dcterms:W3CDTF">2014-01-25T13:35:00Z</dcterms:modified>
</cp:coreProperties>
</file>